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5C130B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D737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AA0C99" w:rsidRPr="00FF3B64" w:rsidTr="005C130B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2E2BC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D740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5C130B">
        <w:trPr>
          <w:trHeight w:val="117"/>
        </w:trPr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4751ED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751ED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Pod pritiskom 1</w:t>
            </w:r>
          </w:p>
        </w:tc>
        <w:tc>
          <w:tcPr>
            <w:tcW w:w="2268" w:type="dxa"/>
            <w:vMerge w:val="restart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2E2BC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1/2</w:t>
            </w:r>
          </w:p>
        </w:tc>
      </w:tr>
      <w:tr w:rsidR="00AA0C99" w:rsidRPr="00FF3B64" w:rsidTr="005C130B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D74033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Medijska pismenost</w:t>
            </w:r>
            <w:r w:rsidR="005C130B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i</w:t>
            </w:r>
            <w:r w:rsidR="00F31F12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mentalno zdravlje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5C130B">
        <w:tc>
          <w:tcPr>
            <w:tcW w:w="9776" w:type="dxa"/>
            <w:gridSpan w:val="4"/>
            <w:shd w:val="clear" w:color="auto" w:fill="92CDDC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1B32F9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1B32F9">
              <w:rPr>
                <w:color w:val="231F20"/>
              </w:rPr>
              <w:t>ikt A 3.4. Učenik analizira utjecaj tehnologije na zdravlje i okoliš.</w:t>
            </w:r>
          </w:p>
          <w:p w:rsidR="00000000" w:rsidRDefault="001B32F9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1B32F9">
              <w:rPr>
                <w:color w:val="231F20"/>
              </w:rPr>
              <w:t>osr A 3.1. Razvija sliku o sebi.</w:t>
            </w:r>
          </w:p>
          <w:p w:rsidR="00000000" w:rsidRDefault="001B32F9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1B32F9">
              <w:rPr>
                <w:color w:val="231F20"/>
              </w:rPr>
              <w:t>osr A 3.2. Upravlja svojim emocijama i ponašanjem.</w:t>
            </w:r>
          </w:p>
          <w:p w:rsidR="00AA0C99" w:rsidRPr="00BE6E03" w:rsidRDefault="001B32F9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1B32F9">
              <w:rPr>
                <w:rFonts w:ascii="Times New Roman" w:eastAsia="Times New Roman" w:hAnsi="Times New Roman" w:cs="Times New Roman"/>
                <w:sz w:val="24"/>
                <w:szCs w:val="24"/>
              </w:rPr>
              <w:t>osr C 3.1. Razlikuje sigurne od rizičnih situacija i ima razvijene osnovne strategije samozaštite.</w:t>
            </w:r>
          </w:p>
        </w:tc>
      </w:tr>
      <w:tr w:rsidR="00AA0C99" w:rsidRPr="00FF3B64" w:rsidTr="005C130B">
        <w:tc>
          <w:tcPr>
            <w:tcW w:w="2525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B12AA2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Medijska pismenost, jedinstvenost, različitost, lažna slika, društvene mreže</w:t>
            </w:r>
          </w:p>
        </w:tc>
      </w:tr>
      <w:tr w:rsidR="00AA0C99" w:rsidRPr="00FF3B64" w:rsidTr="005C130B"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B12AA2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učenici: papir i olovka</w:t>
            </w:r>
            <w:r w:rsidR="00F07EED">
              <w:rPr>
                <w:rFonts w:ascii="Times New Roman" w:eastAsia="Times New Roman" w:hAnsi="Times New Roman" w:cs="Times New Roman"/>
                <w:sz w:val="24"/>
                <w:szCs w:val="24"/>
              </w:rPr>
              <w:t>, igra (Prilog 1)</w:t>
            </w:r>
          </w:p>
        </w:tc>
      </w:tr>
      <w:tr w:rsidR="00AA0C99" w:rsidRPr="00FF3B64" w:rsidTr="005C130B">
        <w:tc>
          <w:tcPr>
            <w:tcW w:w="9776" w:type="dxa"/>
            <w:gridSpan w:val="4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D740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2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32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navodi ciljeve sata:</w:t>
            </w:r>
          </w:p>
          <w:p w:rsidR="00000000" w:rsidRDefault="001B32F9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r w:rsidRPr="001B32F9">
              <w:rPr>
                <w:bCs/>
              </w:rPr>
              <w:t xml:space="preserve">Prepoznati negativan pritisak medija u oblikovanju slike o sebi </w:t>
            </w:r>
          </w:p>
          <w:p w:rsidR="00000000" w:rsidRDefault="001B32F9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r w:rsidRPr="001B32F9">
              <w:rPr>
                <w:bCs/>
              </w:rPr>
              <w:t>Osvijestiti važnost vlastite jedinstvenosti</w:t>
            </w:r>
            <w:ins w:id="0" w:author="sk-mpovalec" w:date="2021-09-27T12:36:00Z">
              <w:r w:rsidR="00B84FDA">
                <w:rPr>
                  <w:bCs/>
                </w:rPr>
                <w:t>.</w:t>
              </w:r>
            </w:ins>
            <w:r w:rsidRPr="001B32F9">
              <w:rPr>
                <w:bCs/>
              </w:rPr>
              <w:t xml:space="preserve"> 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potiče učenike da nabroje nekoliko osoba za koje smatraju da su važne ili svojim postupcima čine važne promjene u državi ili svijetu na bilo kojem području. </w:t>
            </w:r>
          </w:p>
          <w:p w:rsidR="00000000" w:rsidRDefault="00AC047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Razgovor. Razrednik/razrednica postavlja pitanja:</w:t>
            </w:r>
          </w:p>
          <w:p w:rsidR="00000000" w:rsidRDefault="005C130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Čime se ta osoba bavi?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 čemu je posebna? 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Opiši tu osobu u 3 riječi. 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>Zašto si se upravo njega/nje dosjetio/</w:t>
            </w:r>
            <w:ins w:id="1" w:author="sk-mpovalec" w:date="2021-09-27T12:37:00Z">
              <w:r w:rsidR="00B84FD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dosjeti</w:t>
              </w:r>
            </w:ins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>la?</w:t>
            </w:r>
          </w:p>
          <w:p w:rsidR="00000000" w:rsidRDefault="002A5CD6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000000" w:rsidRDefault="00B84FDA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ins w:id="2" w:author="sk-mpovalec" w:date="2021-09-27T12:37:00Z">
              <w:r>
                <w:rPr>
                  <w:bCs/>
                </w:rPr>
                <w:t>A</w:t>
              </w:r>
            </w:ins>
            <w:del w:id="3" w:author="sk-mpovalec" w:date="2021-09-27T12:37:00Z">
              <w:r w:rsidR="001B32F9" w:rsidRPr="001B32F9" w:rsidDel="00B84FDA">
                <w:rPr>
                  <w:bCs/>
                </w:rPr>
                <w:delText>a</w:delText>
              </w:r>
            </w:del>
            <w:r w:rsidR="001B32F9" w:rsidRPr="001B32F9">
              <w:rPr>
                <w:bCs/>
              </w:rPr>
              <w:t xml:space="preserve">ktivnost 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>Učenici pripre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maju papire. 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Zadatak: </w:t>
            </w: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0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Napiši </w:t>
            </w: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tri pozitivne karakteristike ili osobine  jednog učenika u razredu. 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  <w:r w:rsidRPr="001B32F9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 xml:space="preserve">Napomena: 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B32F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1. Dva učenika ne mogu jedan drugoga opisivati zbog mogućeg neparnog broja učenika u razredu. </w:t>
            </w:r>
            <w:r w:rsidR="008D2C68" w:rsidRPr="008D2C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2. </w:t>
            </w:r>
            <w:r w:rsidRPr="001B32F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Upozoriti učenike da ne koriste opise poput</w:t>
            </w:r>
            <w:r w:rsidR="003B444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1B32F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dobar, zanimljiv, drag (jer su to općeniti opisi) i  potaknuti </w:t>
            </w:r>
            <w:r w:rsidR="005C130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ih </w:t>
            </w:r>
            <w:r w:rsidRPr="001B32F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konkretnijem opisu.</w:t>
            </w:r>
            <w:r w:rsidRPr="001B32F9">
              <w:rPr>
                <w:bCs/>
                <w:i/>
              </w:rPr>
              <w:t xml:space="preserve"> 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Učenici jedni drugima čitaju što su zapisali. </w:t>
            </w:r>
          </w:p>
          <w:p w:rsidR="00000000" w:rsidRDefault="00B84FDA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ins w:id="4" w:author="sk-mpovalec" w:date="2021-09-27T12:39:00Z">
              <w:r>
                <w:rPr>
                  <w:bCs/>
                </w:rPr>
                <w:t>A</w:t>
              </w:r>
            </w:ins>
            <w:del w:id="5" w:author="sk-mpovalec" w:date="2021-09-27T12:39:00Z">
              <w:r w:rsidR="001B32F9" w:rsidRPr="001B32F9" w:rsidDel="00B84FDA">
                <w:rPr>
                  <w:bCs/>
                </w:rPr>
                <w:delText>a</w:delText>
              </w:r>
            </w:del>
            <w:r w:rsidR="001B32F9" w:rsidRPr="001B32F9">
              <w:rPr>
                <w:bCs/>
              </w:rPr>
              <w:t xml:space="preserve">ktivnost </w:t>
            </w:r>
          </w:p>
          <w:p w:rsidR="00000000" w:rsidRDefault="00AC047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Zadatak: </w:t>
            </w:r>
            <w:r w:rsidR="001B32F9">
              <w:rPr>
                <w:rFonts w:ascii="Times New Roman" w:hAnsi="Times New Roman" w:cs="Times New Roman"/>
                <w:bCs/>
                <w:sz w:val="24"/>
                <w:szCs w:val="24"/>
              </w:rPr>
              <w:t>Napiši za istog tog učenika</w:t>
            </w:r>
            <w:r w:rsidR="001B32F9"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jedno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njegovo</w:t>
            </w:r>
            <w:r w:rsidR="001B32F9"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važno postignuće ili nešto u čemu je taj učenik posebno uspješan. 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>Učenici jedni drugim</w:t>
            </w:r>
            <w:r w:rsidR="00B12A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čitaju ono što su zapisali. 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Razgovaraju. Istaknuti da svatko ima nešto po čemu je poseban i u čemu je dobar. 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potiče učenike da nabroje nekoliko osoba koje prate na društvenim mrežama i </w:t>
            </w:r>
            <w:r w:rsidR="00B12A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navedu ono </w:t>
            </w: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što kod tih osoba izaziva njihov interes. Razgovaraju o pojmu ljepote i uspješnosti koja se prezentira na društvenim mrežama. </w:t>
            </w:r>
          </w:p>
          <w:p w:rsidR="00000000" w:rsidRDefault="00AC047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postavlja pitanja: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Jesu li te osobe zaista svima važne? 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Misliš li da postoje ljudi kojima se oni ipak ne sviđaju? </w:t>
            </w:r>
          </w:p>
          <w:p w:rsidR="00000000" w:rsidRDefault="001B32F9" w:rsidP="00B84FDA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  <w:pPrChange w:id="6" w:author="sk-mpovalec" w:date="2021-09-27T12:40:00Z">
                <w:pPr>
                  <w:spacing w:after="0" w:line="360" w:lineRule="auto"/>
                  <w:jc w:val="both"/>
                </w:pPr>
              </w:pPrChange>
            </w:pP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>Bi li se ti osjećao/osjećala bolje i imao/imala bolje mišljenje o sebi ako bi lažno prezentirao/prezentirala svoj izgled, svoj uspjeh</w:t>
            </w:r>
            <w:r w:rsidRPr="001B32F9">
              <w:rPr>
                <w:rFonts w:ascii="Times New Roman" w:hAnsi="Times New Roman" w:cs="Times New Roman"/>
                <w:sz w:val="24"/>
                <w:szCs w:val="24"/>
              </w:rPr>
              <w:t xml:space="preserve"> ili dnevne aktivnosti</w:t>
            </w: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</w:p>
          <w:p w:rsidR="00000000" w:rsidRDefault="00B84FDA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ins w:id="7" w:author="sk-mpovalec" w:date="2021-09-27T12:40:00Z">
              <w:r>
                <w:rPr>
                  <w:bCs/>
                </w:rPr>
                <w:t>A</w:t>
              </w:r>
            </w:ins>
            <w:del w:id="8" w:author="sk-mpovalec" w:date="2021-09-27T12:40:00Z">
              <w:r w:rsidR="005C130B" w:rsidDel="00B84FDA">
                <w:rPr>
                  <w:bCs/>
                </w:rPr>
                <w:delText>a</w:delText>
              </w:r>
            </w:del>
            <w:r w:rsidR="005C130B">
              <w:rPr>
                <w:bCs/>
              </w:rPr>
              <w:t>ktivnost</w:t>
            </w:r>
          </w:p>
          <w:p w:rsidR="00000000" w:rsidRDefault="004232EA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Igra – spoji parove </w:t>
            </w:r>
            <w:r w:rsidR="005C130B">
              <w:rPr>
                <w:rFonts w:ascii="Times New Roman" w:hAnsi="Times New Roman" w:cs="Times New Roman"/>
                <w:bCs/>
                <w:sz w:val="24"/>
                <w:szCs w:val="24"/>
              </w:rPr>
              <w:t>(Prilog 1)</w:t>
            </w:r>
          </w:p>
          <w:p w:rsidR="00000000" w:rsidRDefault="002A5CD6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Zaključni dio </w:t>
            </w:r>
          </w:p>
          <w:p w:rsidR="00000000" w:rsidRDefault="001B32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i učenici dolaze do zaključka o lažno idealiziranoj slici popularnih osoba na internetu. Zaključuju da je važno razvijati osobne potencijale i njegovati svoju jedinstvenost. </w:t>
            </w:r>
          </w:p>
          <w:p w:rsidR="00000000" w:rsidRDefault="002A5CD6">
            <w:pPr>
              <w:jc w:val="both"/>
              <w:rPr>
                <w:bCs/>
              </w:rPr>
            </w:pPr>
          </w:p>
        </w:tc>
      </w:tr>
    </w:tbl>
    <w:p w:rsidR="000210F5" w:rsidRDefault="002A5CD6"/>
    <w:p w:rsidR="005C130B" w:rsidRDefault="005C130B">
      <w:pPr>
        <w:tabs>
          <w:tab w:val="left" w:pos="880"/>
          <w:tab w:val="left" w:pos="2960"/>
        </w:tabs>
        <w:spacing w:after="0" w:line="360" w:lineRule="auto"/>
        <w:jc w:val="both"/>
      </w:pPr>
      <w:r>
        <w:br w:type="page"/>
      </w:r>
    </w:p>
    <w:p w:rsidR="00000000" w:rsidRDefault="001B32F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2F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Prilog 1 </w:t>
      </w:r>
    </w:p>
    <w:tbl>
      <w:tblPr>
        <w:tblStyle w:val="TableGrid"/>
        <w:tblpPr w:leftFromText="180" w:rightFromText="180" w:vertAnchor="text" w:horzAnchor="margin" w:tblpY="1542"/>
        <w:tblW w:w="0" w:type="auto"/>
        <w:tblLook w:val="04A0"/>
      </w:tblPr>
      <w:tblGrid>
        <w:gridCol w:w="4836"/>
        <w:gridCol w:w="4236"/>
      </w:tblGrid>
      <w:tr w:rsidR="00662F3F" w:rsidTr="00662F3F">
        <w:tc>
          <w:tcPr>
            <w:tcW w:w="4831" w:type="dxa"/>
          </w:tcPr>
          <w:p w:rsidR="00662F3F" w:rsidRDefault="002A5CD6" w:rsidP="00662F3F">
            <w:pPr>
              <w:tabs>
                <w:tab w:val="left" w:pos="880"/>
                <w:tab w:val="left" w:pos="2960"/>
              </w:tabs>
              <w:spacing w:after="0" w:line="360" w:lineRule="auto"/>
            </w:pPr>
            <w:r>
              <w:rPr>
                <w:noProof/>
              </w:rPr>
              <w:drawing>
                <wp:inline distT="0" distB="0" distL="0" distR="0">
                  <wp:extent cx="2910840" cy="1836602"/>
                  <wp:effectExtent l="0" t="0" r="381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99c9b83491ffe75e2e58347ffa9443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0845" cy="1842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</w:tcPr>
          <w:p w:rsidR="00662F3F" w:rsidRDefault="002A5CD6" w:rsidP="00662F3F">
            <w:pPr>
              <w:tabs>
                <w:tab w:val="left" w:pos="880"/>
                <w:tab w:val="left" w:pos="2960"/>
              </w:tabs>
              <w:spacing w:after="0" w:line="360" w:lineRule="auto"/>
            </w:pPr>
            <w:r>
              <w:rPr>
                <w:noProof/>
              </w:rPr>
              <w:drawing>
                <wp:inline distT="0" distB="0" distL="0" distR="0">
                  <wp:extent cx="2545080" cy="1852702"/>
                  <wp:effectExtent l="0" t="0" r="762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a9f3092c75395f8493a43569e87c558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4019" cy="1866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F3F" w:rsidTr="00662F3F">
        <w:tc>
          <w:tcPr>
            <w:tcW w:w="4831" w:type="dxa"/>
          </w:tcPr>
          <w:p w:rsidR="00662F3F" w:rsidRDefault="002A5CD6" w:rsidP="00662F3F">
            <w:pPr>
              <w:tabs>
                <w:tab w:val="left" w:pos="880"/>
                <w:tab w:val="left" w:pos="2960"/>
              </w:tabs>
              <w:spacing w:after="0" w:line="360" w:lineRule="auto"/>
            </w:pPr>
            <w:r>
              <w:rPr>
                <w:noProof/>
              </w:rPr>
              <w:drawing>
                <wp:inline distT="0" distB="0" distL="0" distR="0">
                  <wp:extent cx="2926080" cy="1805900"/>
                  <wp:effectExtent l="0" t="0" r="7620" b="4445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elebrities-before-and-after-makeup-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2980" cy="1810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</w:tcPr>
          <w:p w:rsidR="00662F3F" w:rsidRDefault="002A5CD6" w:rsidP="00662F3F">
            <w:pPr>
              <w:tabs>
                <w:tab w:val="left" w:pos="880"/>
                <w:tab w:val="left" w:pos="2960"/>
              </w:tabs>
              <w:spacing w:after="0" w:line="360" w:lineRule="auto"/>
            </w:pPr>
            <w:r>
              <w:rPr>
                <w:noProof/>
              </w:rPr>
              <w:drawing>
                <wp:inline distT="0" distB="0" distL="0" distR="0">
                  <wp:extent cx="2491740" cy="1813872"/>
                  <wp:effectExtent l="0" t="0" r="3810" b="0"/>
                  <wp:docPr id="18" name="Slika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a50621056bf0b5e307a545f31d71926d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520335" cy="1834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F3F" w:rsidTr="00662F3F">
        <w:tc>
          <w:tcPr>
            <w:tcW w:w="4831" w:type="dxa"/>
          </w:tcPr>
          <w:p w:rsidR="00662F3F" w:rsidRDefault="002A5CD6" w:rsidP="00662F3F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0780" cy="1823085"/>
                  <wp:effectExtent l="0" t="0" r="7620" b="5715"/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hqdefaul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0780" cy="182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</w:tcPr>
          <w:p w:rsidR="00662F3F" w:rsidRDefault="002A5CD6" w:rsidP="00662F3F">
            <w:pPr>
              <w:tabs>
                <w:tab w:val="left" w:pos="880"/>
                <w:tab w:val="left" w:pos="2960"/>
              </w:tabs>
              <w:spacing w:after="0" w:line="360" w:lineRule="auto"/>
            </w:pPr>
            <w:r>
              <w:rPr>
                <w:noProof/>
              </w:rPr>
              <w:drawing>
                <wp:inline distT="0" distB="0" distL="0" distR="0">
                  <wp:extent cx="2522220" cy="1836061"/>
                  <wp:effectExtent l="0" t="0" r="0" b="0"/>
                  <wp:docPr id="20" name="Slika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t8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273" cy="1849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662F3F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del w:id="9" w:author="sk-mpovalec" w:date="2021-09-27T12:40:00Z">
        <w:r w:rsidDel="00B84FDA">
          <w:delText xml:space="preserve"> </w:delText>
        </w:r>
      </w:del>
      <w:r w:rsidR="001B32F9" w:rsidRPr="001B32F9">
        <w:rPr>
          <w:rFonts w:ascii="Times New Roman" w:hAnsi="Times New Roman" w:cs="Times New Roman"/>
          <w:sz w:val="24"/>
          <w:szCs w:val="24"/>
        </w:rPr>
        <w:t>Potražiti na internetu fotografije slavnih osoba prije i nakon obrade</w:t>
      </w:r>
      <w:r w:rsidR="00AC047F">
        <w:rPr>
          <w:rFonts w:ascii="Times New Roman" w:hAnsi="Times New Roman" w:cs="Times New Roman"/>
          <w:sz w:val="24"/>
          <w:szCs w:val="24"/>
        </w:rPr>
        <w:t xml:space="preserve"> fotografija</w:t>
      </w:r>
      <w:r w:rsidR="001B32F9" w:rsidRPr="001B32F9">
        <w:rPr>
          <w:rFonts w:ascii="Times New Roman" w:hAnsi="Times New Roman" w:cs="Times New Roman"/>
          <w:sz w:val="24"/>
          <w:szCs w:val="24"/>
        </w:rPr>
        <w:t xml:space="preserve"> u Photoshopu i pripremiti</w:t>
      </w:r>
      <w:r w:rsidR="00AC047F">
        <w:rPr>
          <w:rFonts w:ascii="Times New Roman" w:hAnsi="Times New Roman" w:cs="Times New Roman"/>
          <w:sz w:val="24"/>
          <w:szCs w:val="24"/>
        </w:rPr>
        <w:t xml:space="preserve"> </w:t>
      </w:r>
      <w:r w:rsidR="001B32F9">
        <w:rPr>
          <w:rFonts w:ascii="Times New Roman" w:hAnsi="Times New Roman" w:cs="Times New Roman"/>
          <w:sz w:val="24"/>
          <w:szCs w:val="24"/>
        </w:rPr>
        <w:t>preuzeti ih</w:t>
      </w:r>
      <w:bookmarkStart w:id="10" w:name="_GoBack"/>
      <w:bookmarkEnd w:id="10"/>
      <w:r w:rsidR="001B32F9" w:rsidRPr="001B32F9">
        <w:rPr>
          <w:rFonts w:ascii="Times New Roman" w:hAnsi="Times New Roman" w:cs="Times New Roman"/>
          <w:sz w:val="24"/>
          <w:szCs w:val="24"/>
        </w:rPr>
        <w:t xml:space="preserve"> za igru – Spoji parove </w:t>
      </w:r>
    </w:p>
    <w:p w:rsidR="002A5CD6" w:rsidRDefault="001B32F9">
      <w:pPr>
        <w:tabs>
          <w:tab w:val="left" w:pos="880"/>
          <w:tab w:val="left" w:pos="2960"/>
        </w:tabs>
        <w:spacing w:after="0" w:line="360" w:lineRule="auto"/>
        <w:jc w:val="both"/>
      </w:pPr>
      <w:r w:rsidRPr="001B32F9">
        <w:rPr>
          <w:rFonts w:ascii="Times New Roman" w:hAnsi="Times New Roman" w:cs="Times New Roman"/>
          <w:sz w:val="24"/>
          <w:szCs w:val="24"/>
        </w:rPr>
        <w:t xml:space="preserve"> Primjer:</w:t>
      </w:r>
    </w:p>
    <w:sectPr w:rsidR="002A5CD6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34D52"/>
    <w:multiLevelType w:val="hybridMultilevel"/>
    <w:tmpl w:val="222EC6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AF1E3D"/>
    <w:multiLevelType w:val="hybridMultilevel"/>
    <w:tmpl w:val="C1A2F6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3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A406F"/>
    <w:rsid w:val="001470FC"/>
    <w:rsid w:val="001B32F9"/>
    <w:rsid w:val="001B59AE"/>
    <w:rsid w:val="00242013"/>
    <w:rsid w:val="00285FDE"/>
    <w:rsid w:val="002A5CD6"/>
    <w:rsid w:val="002D523A"/>
    <w:rsid w:val="002E2BCE"/>
    <w:rsid w:val="002E41D1"/>
    <w:rsid w:val="002E7A17"/>
    <w:rsid w:val="003037BC"/>
    <w:rsid w:val="00313FEB"/>
    <w:rsid w:val="00392DA1"/>
    <w:rsid w:val="003B4449"/>
    <w:rsid w:val="003F3103"/>
    <w:rsid w:val="004047B4"/>
    <w:rsid w:val="004232EA"/>
    <w:rsid w:val="00442C58"/>
    <w:rsid w:val="004612F5"/>
    <w:rsid w:val="004751ED"/>
    <w:rsid w:val="004B1390"/>
    <w:rsid w:val="00524139"/>
    <w:rsid w:val="005422B4"/>
    <w:rsid w:val="005462F0"/>
    <w:rsid w:val="00573494"/>
    <w:rsid w:val="00582218"/>
    <w:rsid w:val="00582FDF"/>
    <w:rsid w:val="005C130B"/>
    <w:rsid w:val="00662406"/>
    <w:rsid w:val="00662F3F"/>
    <w:rsid w:val="00721E30"/>
    <w:rsid w:val="007B6EFC"/>
    <w:rsid w:val="00810E10"/>
    <w:rsid w:val="00890A0A"/>
    <w:rsid w:val="008B1991"/>
    <w:rsid w:val="008D2753"/>
    <w:rsid w:val="008D2C68"/>
    <w:rsid w:val="008E196B"/>
    <w:rsid w:val="008F7F57"/>
    <w:rsid w:val="00914C7D"/>
    <w:rsid w:val="009354AB"/>
    <w:rsid w:val="0093633A"/>
    <w:rsid w:val="00936FB8"/>
    <w:rsid w:val="00A05332"/>
    <w:rsid w:val="00A51938"/>
    <w:rsid w:val="00AA0C99"/>
    <w:rsid w:val="00AC047F"/>
    <w:rsid w:val="00B0376B"/>
    <w:rsid w:val="00B12AA2"/>
    <w:rsid w:val="00B12CEE"/>
    <w:rsid w:val="00B418C9"/>
    <w:rsid w:val="00B84FDA"/>
    <w:rsid w:val="00C270CC"/>
    <w:rsid w:val="00C55B2E"/>
    <w:rsid w:val="00C877EE"/>
    <w:rsid w:val="00C94C82"/>
    <w:rsid w:val="00CA696E"/>
    <w:rsid w:val="00CC72EB"/>
    <w:rsid w:val="00CD737E"/>
    <w:rsid w:val="00D04ECA"/>
    <w:rsid w:val="00D1524C"/>
    <w:rsid w:val="00D302E4"/>
    <w:rsid w:val="00D36EF2"/>
    <w:rsid w:val="00D74033"/>
    <w:rsid w:val="00D77B78"/>
    <w:rsid w:val="00D9679A"/>
    <w:rsid w:val="00E260E8"/>
    <w:rsid w:val="00E31005"/>
    <w:rsid w:val="00E430E3"/>
    <w:rsid w:val="00E64353"/>
    <w:rsid w:val="00ED7147"/>
    <w:rsid w:val="00F06E19"/>
    <w:rsid w:val="00F07EED"/>
    <w:rsid w:val="00F170EF"/>
    <w:rsid w:val="00F31F12"/>
    <w:rsid w:val="00F441E4"/>
    <w:rsid w:val="00FA36EC"/>
    <w:rsid w:val="00FB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E8CE1-654C-4C33-844C-DF453B6C6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15</cp:revision>
  <dcterms:created xsi:type="dcterms:W3CDTF">2021-09-17T09:48:00Z</dcterms:created>
  <dcterms:modified xsi:type="dcterms:W3CDTF">2021-09-27T10:41:00Z</dcterms:modified>
</cp:coreProperties>
</file>